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3460" w:rsidRPr="000B1B6A" w:rsidRDefault="00836126" w:rsidP="001B7C3F">
      <w:pPr>
        <w:jc w:val="right"/>
      </w:pPr>
      <w:ins w:id="0" w:author="Terry Carrera" w:date="2021-07-14T07:46:00Z">
        <w:r>
          <w:rPr>
            <w:noProof/>
          </w:rPr>
          <w:drawing>
            <wp:anchor distT="0" distB="0" distL="114300" distR="114300" simplePos="0" relativeHeight="251659264" behindDoc="1" locked="0" layoutInCell="1" allowOverlap="1" wp14:anchorId="192F1B43" wp14:editId="3F359954">
              <wp:simplePos x="0" y="0"/>
              <wp:positionH relativeFrom="column">
                <wp:posOffset>4810125</wp:posOffset>
              </wp:positionH>
              <wp:positionV relativeFrom="paragraph">
                <wp:posOffset>-495300</wp:posOffset>
              </wp:positionV>
              <wp:extent cx="1581150" cy="1216269"/>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00px-Yes_Check_Circle.svg[1].png"/>
                      <pic:cNvPicPr/>
                    </pic:nvPicPr>
                    <pic:blipFill>
                      <a:blip r:embed="rId8">
                        <a:extLst>
                          <a:ext uri="{28A0092B-C50C-407E-A947-70E740481C1C}">
                            <a14:useLocalDpi xmlns:a14="http://schemas.microsoft.com/office/drawing/2010/main" val="0"/>
                          </a:ext>
                        </a:extLst>
                      </a:blip>
                      <a:stretch>
                        <a:fillRect/>
                      </a:stretch>
                    </pic:blipFill>
                    <pic:spPr>
                      <a:xfrm>
                        <a:off x="0" y="0"/>
                        <a:ext cx="1581150" cy="1216269"/>
                      </a:xfrm>
                      <a:prstGeom prst="rect">
                        <a:avLst/>
                      </a:prstGeom>
                    </pic:spPr>
                  </pic:pic>
                </a:graphicData>
              </a:graphic>
              <wp14:sizeRelV relativeFrom="margin">
                <wp14:pctHeight>0</wp14:pctHeight>
              </wp14:sizeRelV>
            </wp:anchor>
          </w:drawing>
        </w:r>
      </w:ins>
    </w:p>
    <w:p w:rsidR="000B1B6A" w:rsidRPr="00F212DB" w:rsidRDefault="000B1B6A" w:rsidP="004E452E">
      <w:pPr>
        <w:jc w:val="center"/>
        <w:rPr>
          <w:rFonts w:ascii="Times New Roman" w:hAnsi="Times New Roman" w:cs="Times New Roman"/>
          <w:sz w:val="48"/>
        </w:rPr>
      </w:pPr>
    </w:p>
    <w:p w:rsidR="000B1B6A" w:rsidRDefault="000B1B6A" w:rsidP="004E452E">
      <w:pPr>
        <w:jc w:val="center"/>
        <w:rPr>
          <w:rFonts w:ascii="Times New Roman" w:hAnsi="Times New Roman" w:cs="Times New Roman"/>
          <w:sz w:val="72"/>
        </w:rPr>
      </w:pPr>
      <w:r w:rsidRPr="000B1B6A">
        <w:rPr>
          <w:noProof/>
        </w:rPr>
        <w:drawing>
          <wp:inline distT="0" distB="0" distL="0" distR="0" wp14:anchorId="3B825AA5" wp14:editId="12DC31B4">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rsidR="00F212DB" w:rsidRPr="00F212DB" w:rsidRDefault="00F212DB" w:rsidP="004E452E">
      <w:pPr>
        <w:jc w:val="center"/>
        <w:rPr>
          <w:rFonts w:ascii="Times New Roman" w:hAnsi="Times New Roman" w:cs="Times New Roman"/>
          <w:b/>
          <w:sz w:val="40"/>
        </w:rPr>
      </w:pPr>
    </w:p>
    <w:p w:rsidR="004E452E" w:rsidRPr="00D711F8" w:rsidRDefault="006C26A0" w:rsidP="004E452E">
      <w:pPr>
        <w:jc w:val="center"/>
        <w:rPr>
          <w:rFonts w:ascii="Times New Roman" w:hAnsi="Times New Roman" w:cs="Times New Roman"/>
          <w:b/>
          <w:sz w:val="72"/>
        </w:rPr>
      </w:pPr>
      <w:r>
        <w:rPr>
          <w:rFonts w:ascii="Times New Roman" w:hAnsi="Times New Roman" w:cs="Times New Roman"/>
          <w:b/>
          <w:sz w:val="72"/>
        </w:rPr>
        <w:t>USER EXPERIENCE DESIGN TEAM USING ADOBE XD-PILOT</w:t>
      </w:r>
    </w:p>
    <w:p w:rsidR="005A4F28" w:rsidRPr="000B1B6A" w:rsidRDefault="005A4F28" w:rsidP="005A4F28">
      <w:pPr>
        <w:jc w:val="center"/>
        <w:rPr>
          <w:rFonts w:ascii="Times New Roman" w:hAnsi="Times New Roman" w:cs="Times New Roman"/>
          <w:sz w:val="72"/>
        </w:rPr>
      </w:pPr>
      <w:r w:rsidRPr="00D711F8">
        <w:rPr>
          <w:rFonts w:ascii="Times New Roman" w:hAnsi="Times New Roman" w:cs="Times New Roman"/>
          <w:sz w:val="72"/>
        </w:rPr>
        <w:t>(</w:t>
      </w:r>
      <w:r w:rsidR="000A1A18">
        <w:rPr>
          <w:rFonts w:ascii="Times New Roman" w:hAnsi="Times New Roman" w:cs="Times New Roman"/>
          <w:sz w:val="72"/>
        </w:rPr>
        <w:t>4</w:t>
      </w:r>
      <w:r w:rsidR="006C26A0">
        <w:rPr>
          <w:rFonts w:ascii="Times New Roman" w:hAnsi="Times New Roman" w:cs="Times New Roman"/>
          <w:sz w:val="72"/>
        </w:rPr>
        <w:t>5</w:t>
      </w:r>
      <w:r w:rsidR="009A7C8C">
        <w:rPr>
          <w:rFonts w:ascii="Times New Roman" w:hAnsi="Times New Roman" w:cs="Times New Roman"/>
          <w:sz w:val="72"/>
        </w:rPr>
        <w:t>5</w:t>
      </w:r>
      <w:r w:rsidRPr="00D711F8">
        <w:rPr>
          <w:rFonts w:ascii="Times New Roman" w:hAnsi="Times New Roman" w:cs="Times New Roman"/>
          <w:sz w:val="72"/>
        </w:rPr>
        <w:t>)</w:t>
      </w:r>
    </w:p>
    <w:p w:rsidR="000B1B6A" w:rsidRDefault="000B1B6A" w:rsidP="004E452E">
      <w:pPr>
        <w:jc w:val="center"/>
        <w:rPr>
          <w:rFonts w:ascii="Times New Roman" w:hAnsi="Times New Roman" w:cs="Times New Roman"/>
          <w:b/>
          <w:color w:val="2E74B5" w:themeColor="accent1" w:themeShade="BF"/>
          <w:sz w:val="36"/>
          <w:szCs w:val="60"/>
        </w:rPr>
      </w:pPr>
    </w:p>
    <w:p w:rsidR="00D711F8" w:rsidRDefault="00D711F8" w:rsidP="004E452E">
      <w:pPr>
        <w:jc w:val="center"/>
        <w:rPr>
          <w:rFonts w:ascii="Times New Roman" w:hAnsi="Times New Roman" w:cs="Times New Roman"/>
          <w:b/>
          <w:color w:val="2E74B5" w:themeColor="accent1" w:themeShade="BF"/>
          <w:sz w:val="36"/>
          <w:szCs w:val="60"/>
        </w:rPr>
      </w:pPr>
    </w:p>
    <w:p w:rsidR="00D711F8" w:rsidRDefault="00D711F8" w:rsidP="004E452E">
      <w:pPr>
        <w:jc w:val="center"/>
        <w:rPr>
          <w:rFonts w:ascii="Times New Roman" w:hAnsi="Times New Roman" w:cs="Times New Roman"/>
          <w:b/>
          <w:color w:val="2E74B5" w:themeColor="accent1" w:themeShade="BF"/>
          <w:sz w:val="36"/>
          <w:szCs w:val="60"/>
        </w:rPr>
      </w:pPr>
    </w:p>
    <w:p w:rsidR="00D711F8" w:rsidRDefault="00D711F8" w:rsidP="004E452E">
      <w:pPr>
        <w:jc w:val="center"/>
        <w:rPr>
          <w:rFonts w:ascii="Times New Roman" w:hAnsi="Times New Roman" w:cs="Times New Roman"/>
          <w:b/>
          <w:color w:val="2E74B5" w:themeColor="accent1" w:themeShade="BF"/>
          <w:sz w:val="36"/>
          <w:szCs w:val="60"/>
        </w:rPr>
      </w:pPr>
    </w:p>
    <w:p w:rsidR="00D711F8" w:rsidRPr="00FC3E9A" w:rsidRDefault="00D711F8" w:rsidP="004E452E">
      <w:pPr>
        <w:jc w:val="center"/>
        <w:rPr>
          <w:rFonts w:ascii="Times New Roman" w:hAnsi="Times New Roman" w:cs="Times New Roman"/>
          <w:b/>
          <w:color w:val="2E74B5" w:themeColor="accent1" w:themeShade="BF"/>
          <w:sz w:val="36"/>
          <w:szCs w:val="60"/>
        </w:rPr>
      </w:pPr>
    </w:p>
    <w:p w:rsidR="001A2C02" w:rsidRPr="00FC3E9A" w:rsidRDefault="002056FA" w:rsidP="004E452E">
      <w:pPr>
        <w:jc w:val="center"/>
        <w:rPr>
          <w:rFonts w:ascii="Times New Roman" w:hAnsi="Times New Roman" w:cs="Times New Roman"/>
          <w:b/>
          <w:color w:val="C00000"/>
          <w:sz w:val="60"/>
          <w:szCs w:val="60"/>
        </w:rPr>
      </w:pPr>
      <w:r>
        <w:rPr>
          <w:rFonts w:ascii="Times New Roman" w:hAnsi="Times New Roman" w:cs="Times New Roman"/>
          <w:b/>
          <w:color w:val="C00000"/>
          <w:sz w:val="60"/>
          <w:szCs w:val="60"/>
        </w:rPr>
        <w:t>REGIONAL</w:t>
      </w:r>
      <w:r w:rsidR="001A2C02" w:rsidRPr="00FC3E9A">
        <w:rPr>
          <w:rFonts w:ascii="Times New Roman" w:hAnsi="Times New Roman" w:cs="Times New Roman"/>
          <w:b/>
          <w:color w:val="C00000"/>
          <w:sz w:val="60"/>
          <w:szCs w:val="60"/>
        </w:rPr>
        <w:t xml:space="preserve"> 202</w:t>
      </w:r>
      <w:r w:rsidR="00836126">
        <w:rPr>
          <w:rFonts w:ascii="Times New Roman" w:hAnsi="Times New Roman" w:cs="Times New Roman"/>
          <w:b/>
          <w:color w:val="C00000"/>
          <w:sz w:val="60"/>
          <w:szCs w:val="60"/>
        </w:rPr>
        <w:t>2</w:t>
      </w:r>
    </w:p>
    <w:p w:rsidR="000B1B6A" w:rsidRDefault="000B1B6A" w:rsidP="004E452E">
      <w:pPr>
        <w:jc w:val="center"/>
        <w:rPr>
          <w:rFonts w:ascii="Times New Roman" w:hAnsi="Times New Roman" w:cs="Times New Roman"/>
          <w:b/>
          <w:sz w:val="24"/>
          <w:szCs w:val="60"/>
        </w:rPr>
      </w:pPr>
    </w:p>
    <w:p w:rsidR="00D711F8" w:rsidRDefault="00D711F8" w:rsidP="004E452E">
      <w:pPr>
        <w:jc w:val="center"/>
        <w:rPr>
          <w:rFonts w:ascii="Times New Roman" w:hAnsi="Times New Roman" w:cs="Times New Roman"/>
          <w:b/>
          <w:sz w:val="24"/>
          <w:szCs w:val="60"/>
        </w:rPr>
      </w:pPr>
    </w:p>
    <w:p w:rsidR="00D711F8" w:rsidRDefault="00D711F8" w:rsidP="004E452E">
      <w:pPr>
        <w:jc w:val="center"/>
        <w:rPr>
          <w:rFonts w:ascii="Times New Roman" w:hAnsi="Times New Roman" w:cs="Times New Roman"/>
          <w:b/>
          <w:sz w:val="24"/>
          <w:szCs w:val="60"/>
        </w:rPr>
      </w:pPr>
    </w:p>
    <w:p w:rsidR="00D711F8" w:rsidRDefault="00D711F8" w:rsidP="004E452E">
      <w:pPr>
        <w:jc w:val="center"/>
        <w:rPr>
          <w:rFonts w:ascii="Times New Roman" w:hAnsi="Times New Roman" w:cs="Times New Roman"/>
          <w:b/>
          <w:sz w:val="24"/>
          <w:szCs w:val="60"/>
        </w:rPr>
      </w:pPr>
    </w:p>
    <w:p w:rsidR="00D711F8" w:rsidRDefault="00D711F8" w:rsidP="004E452E">
      <w:pPr>
        <w:jc w:val="center"/>
        <w:rPr>
          <w:rFonts w:ascii="Times New Roman" w:hAnsi="Times New Roman" w:cs="Times New Roman"/>
          <w:b/>
          <w:sz w:val="24"/>
          <w:szCs w:val="60"/>
        </w:rPr>
      </w:pPr>
    </w:p>
    <w:p w:rsidR="006C26A0" w:rsidRPr="006C26A0" w:rsidRDefault="006C26A0" w:rsidP="000A1A18">
      <w:pPr>
        <w:rPr>
          <w:rFonts w:ascii="Times New Roman" w:hAnsi="Times New Roman" w:cs="Times New Roman"/>
          <w:b/>
          <w:sz w:val="24"/>
          <w:szCs w:val="24"/>
          <w:u w:val="single"/>
        </w:rPr>
      </w:pPr>
      <w:r w:rsidRPr="006C26A0">
        <w:rPr>
          <w:rFonts w:ascii="Times New Roman" w:hAnsi="Times New Roman" w:cs="Times New Roman"/>
          <w:b/>
          <w:sz w:val="24"/>
          <w:szCs w:val="24"/>
          <w:u w:val="single"/>
        </w:rPr>
        <w:lastRenderedPageBreak/>
        <w:t xml:space="preserve">Description </w:t>
      </w:r>
    </w:p>
    <w:p w:rsidR="000A1A18" w:rsidRDefault="006C26A0" w:rsidP="000A1A18">
      <w:pPr>
        <w:rPr>
          <w:rFonts w:ascii="Times New Roman" w:hAnsi="Times New Roman" w:cs="Times New Roman"/>
          <w:sz w:val="24"/>
          <w:szCs w:val="24"/>
        </w:rPr>
      </w:pPr>
      <w:r w:rsidRPr="006C26A0">
        <w:rPr>
          <w:rFonts w:ascii="Times New Roman" w:hAnsi="Times New Roman" w:cs="Times New Roman"/>
          <w:sz w:val="24"/>
          <w:szCs w:val="24"/>
        </w:rPr>
        <w:t>Marketing in today’s world spans multiple modes of media delivered to the end user via a combination of digital surfaces inclusive of a web presence suitable for desktop and mobile devices, potentially an app, and a social media presence. This event will focus on prototyping digital experiences for a singular brand, with an emphasis on collaboration, designing the user experience, and rationale for design decisions. Teams are required to use Adobe</w:t>
      </w:r>
      <w:r>
        <w:rPr>
          <w:rFonts w:ascii="Times New Roman" w:hAnsi="Times New Roman" w:cs="Times New Roman"/>
          <w:sz w:val="24"/>
          <w:szCs w:val="24"/>
        </w:rPr>
        <w:t xml:space="preserve"> XD</w:t>
      </w:r>
      <w:r w:rsidRPr="006C26A0">
        <w:rPr>
          <w:rFonts w:ascii="Times New Roman" w:hAnsi="Times New Roman" w:cs="Times New Roman"/>
          <w:sz w:val="24"/>
        </w:rPr>
        <w:t>®</w:t>
      </w:r>
      <w:r>
        <w:rPr>
          <w:rFonts w:ascii="Times New Roman" w:hAnsi="Times New Roman" w:cs="Times New Roman"/>
          <w:sz w:val="24"/>
          <w:szCs w:val="24"/>
        </w:rPr>
        <w:t>.</w:t>
      </w:r>
    </w:p>
    <w:p w:rsidR="006C26A0" w:rsidRPr="006C26A0" w:rsidRDefault="006C26A0" w:rsidP="000A1A18">
      <w:pPr>
        <w:rPr>
          <w:rFonts w:ascii="Times New Roman" w:hAnsi="Times New Roman" w:cs="Times New Roman"/>
          <w:b/>
          <w:sz w:val="24"/>
          <w:u w:val="single"/>
        </w:rPr>
      </w:pPr>
      <w:r w:rsidRPr="006C26A0">
        <w:rPr>
          <w:rFonts w:ascii="Times New Roman" w:hAnsi="Times New Roman" w:cs="Times New Roman"/>
          <w:b/>
          <w:sz w:val="24"/>
          <w:u w:val="single"/>
        </w:rPr>
        <w:t>Topic</w:t>
      </w:r>
    </w:p>
    <w:p w:rsidR="006C26A0" w:rsidRDefault="006C26A0" w:rsidP="000A1A18">
      <w:pPr>
        <w:rPr>
          <w:rFonts w:ascii="Times New Roman" w:hAnsi="Times New Roman" w:cs="Times New Roman"/>
          <w:sz w:val="24"/>
        </w:rPr>
      </w:pPr>
      <w:r w:rsidRPr="006C26A0">
        <w:rPr>
          <w:rFonts w:ascii="Times New Roman" w:hAnsi="Times New Roman" w:cs="Times New Roman"/>
          <w:sz w:val="24"/>
        </w:rPr>
        <w:t xml:space="preserve">Event-based branding and digital marketing campaign: choose your own event! It can be a conference, a music festival, a sporting event, the choice is yours. You are tasked with designing the branding/identity of the event, and using Adobe XD® to: </w:t>
      </w:r>
    </w:p>
    <w:p w:rsidR="006C26A0" w:rsidRDefault="006C26A0" w:rsidP="000A1A18">
      <w:pPr>
        <w:rPr>
          <w:rFonts w:ascii="Times New Roman" w:hAnsi="Times New Roman" w:cs="Times New Roman"/>
          <w:sz w:val="24"/>
        </w:rPr>
      </w:pPr>
      <w:r w:rsidRPr="006C26A0">
        <w:rPr>
          <w:rFonts w:ascii="Times New Roman" w:hAnsi="Times New Roman" w:cs="Times New Roman"/>
          <w:sz w:val="24"/>
        </w:rPr>
        <w:t xml:space="preserve">• </w:t>
      </w:r>
      <w:proofErr w:type="gramStart"/>
      <w:r w:rsidRPr="006C26A0">
        <w:rPr>
          <w:rFonts w:ascii="Times New Roman" w:hAnsi="Times New Roman" w:cs="Times New Roman"/>
          <w:sz w:val="24"/>
        </w:rPr>
        <w:t>prototype</w:t>
      </w:r>
      <w:proofErr w:type="gramEnd"/>
      <w:r w:rsidRPr="006C26A0">
        <w:rPr>
          <w:rFonts w:ascii="Times New Roman" w:hAnsi="Times New Roman" w:cs="Times New Roman"/>
          <w:sz w:val="24"/>
        </w:rPr>
        <w:t xml:space="preserve"> the promotional landing page/website for the event (minimum: one (1) landing page designed for a desktop web browser experience)</w:t>
      </w:r>
    </w:p>
    <w:p w:rsidR="006C26A0" w:rsidRDefault="006C26A0" w:rsidP="000A1A18">
      <w:pPr>
        <w:rPr>
          <w:rFonts w:ascii="Times New Roman" w:hAnsi="Times New Roman" w:cs="Times New Roman"/>
          <w:sz w:val="24"/>
        </w:rPr>
      </w:pPr>
      <w:r w:rsidRPr="006C26A0">
        <w:rPr>
          <w:rFonts w:ascii="Times New Roman" w:hAnsi="Times New Roman" w:cs="Times New Roman"/>
          <w:sz w:val="24"/>
        </w:rPr>
        <w:t xml:space="preserve"> • </w:t>
      </w:r>
      <w:proofErr w:type="gramStart"/>
      <w:r w:rsidRPr="006C26A0">
        <w:rPr>
          <w:rFonts w:ascii="Times New Roman" w:hAnsi="Times New Roman" w:cs="Times New Roman"/>
          <w:sz w:val="24"/>
        </w:rPr>
        <w:t>prototype</w:t>
      </w:r>
      <w:proofErr w:type="gramEnd"/>
      <w:r w:rsidRPr="006C26A0">
        <w:rPr>
          <w:rFonts w:ascii="Times New Roman" w:hAnsi="Times New Roman" w:cs="Times New Roman"/>
          <w:sz w:val="24"/>
        </w:rPr>
        <w:t xml:space="preserve"> a mobile app for attendees to use before and during the event (minimum: five (5) screens of a mobile app, designed for a smart phone or tablet of your choosing) </w:t>
      </w:r>
    </w:p>
    <w:p w:rsidR="006C26A0" w:rsidRDefault="006C26A0" w:rsidP="000A1A18">
      <w:pPr>
        <w:rPr>
          <w:rFonts w:ascii="Times New Roman" w:hAnsi="Times New Roman" w:cs="Times New Roman"/>
          <w:sz w:val="24"/>
        </w:rPr>
      </w:pPr>
      <w:r w:rsidRPr="006C26A0">
        <w:rPr>
          <w:rFonts w:ascii="Times New Roman" w:hAnsi="Times New Roman" w:cs="Times New Roman"/>
          <w:sz w:val="24"/>
        </w:rPr>
        <w:t xml:space="preserve">• design a social media campaign to promote the event (minimum: one (1) artboard for the social platform of your choosing) </w:t>
      </w:r>
    </w:p>
    <w:p w:rsidR="006C26A0" w:rsidRPr="006C26A0" w:rsidRDefault="006C26A0" w:rsidP="000A1A18">
      <w:pPr>
        <w:rPr>
          <w:rFonts w:ascii="Times New Roman" w:eastAsia="Times New Roman" w:hAnsi="Times New Roman" w:cs="Times New Roman"/>
          <w:bCs/>
          <w:sz w:val="28"/>
          <w:szCs w:val="24"/>
        </w:rPr>
      </w:pPr>
      <w:r w:rsidRPr="006C26A0">
        <w:rPr>
          <w:rFonts w:ascii="Times New Roman" w:hAnsi="Times New Roman" w:cs="Times New Roman"/>
          <w:sz w:val="24"/>
        </w:rPr>
        <w:t>Note: Adobe XD® provides you all of the device and platform screen sizes you need to choose from when you are using the Artboard tool to design for web, mobile apps, and social media. Members who do not submit an entry following this topic will be disqualified.</w:t>
      </w:r>
    </w:p>
    <w:p w:rsidR="000A1A18" w:rsidRPr="000A1A18" w:rsidRDefault="000A1A18" w:rsidP="000A1A18">
      <w:pPr>
        <w:tabs>
          <w:tab w:val="left" w:pos="-360"/>
          <w:tab w:val="left" w:pos="0"/>
        </w:tabs>
        <w:ind w:right="450"/>
        <w:rPr>
          <w:rFonts w:ascii="Times New Roman" w:hAnsi="Times New Roman" w:cs="Times New Roman"/>
          <w:b/>
          <w:sz w:val="24"/>
          <w:szCs w:val="24"/>
          <w:u w:val="single"/>
        </w:rPr>
      </w:pPr>
      <w:r>
        <w:rPr>
          <w:rFonts w:ascii="Times New Roman" w:hAnsi="Times New Roman" w:cs="Times New Roman"/>
          <w:b/>
          <w:sz w:val="24"/>
          <w:szCs w:val="24"/>
          <w:u w:val="single"/>
        </w:rPr>
        <w:t>Ju</w:t>
      </w:r>
      <w:r w:rsidRPr="000A1A18">
        <w:rPr>
          <w:rFonts w:ascii="Times New Roman" w:hAnsi="Times New Roman" w:cs="Times New Roman"/>
          <w:b/>
          <w:sz w:val="24"/>
          <w:szCs w:val="24"/>
          <w:u w:val="single"/>
        </w:rPr>
        <w:t xml:space="preserve">dging </w:t>
      </w:r>
      <w:r>
        <w:rPr>
          <w:rFonts w:ascii="Times New Roman" w:hAnsi="Times New Roman" w:cs="Times New Roman"/>
          <w:b/>
          <w:sz w:val="24"/>
          <w:szCs w:val="24"/>
          <w:u w:val="single"/>
        </w:rPr>
        <w:t>P</w:t>
      </w:r>
      <w:r w:rsidRPr="000A1A18">
        <w:rPr>
          <w:rFonts w:ascii="Times New Roman" w:hAnsi="Times New Roman" w:cs="Times New Roman"/>
          <w:b/>
          <w:sz w:val="24"/>
          <w:szCs w:val="24"/>
          <w:u w:val="single"/>
        </w:rPr>
        <w:t>rocedure</w:t>
      </w:r>
    </w:p>
    <w:p w:rsidR="000A1A18" w:rsidRPr="000A1A18" w:rsidRDefault="000A1A18" w:rsidP="000A1A18">
      <w:pPr>
        <w:numPr>
          <w:ilvl w:val="0"/>
          <w:numId w:val="2"/>
        </w:numPr>
        <w:suppressAutoHyphens/>
        <w:spacing w:after="0" w:line="240" w:lineRule="auto"/>
        <w:jc w:val="both"/>
        <w:rPr>
          <w:rFonts w:ascii="Times New Roman" w:hAnsi="Times New Roman" w:cs="Times New Roman"/>
          <w:sz w:val="24"/>
          <w:szCs w:val="24"/>
        </w:rPr>
      </w:pPr>
      <w:r w:rsidRPr="000A1A18">
        <w:rPr>
          <w:rFonts w:ascii="Times New Roman" w:hAnsi="Times New Roman" w:cs="Times New Roman"/>
          <w:sz w:val="24"/>
          <w:szCs w:val="24"/>
        </w:rPr>
        <w:t>As a team of judges, formulate two to three questions to ask at the conclusion of the presentation.  Be sure to ask the same questions of each contestant.</w:t>
      </w:r>
    </w:p>
    <w:p w:rsidR="000A1A18" w:rsidRPr="000A1A18" w:rsidRDefault="000A1A18" w:rsidP="000A1A18">
      <w:pPr>
        <w:pStyle w:val="ListParagraph"/>
        <w:numPr>
          <w:ilvl w:val="0"/>
          <w:numId w:val="2"/>
        </w:numPr>
        <w:spacing w:after="0" w:line="240" w:lineRule="auto"/>
        <w:rPr>
          <w:rFonts w:ascii="Times New Roman" w:hAnsi="Times New Roman" w:cs="Times New Roman"/>
          <w:sz w:val="24"/>
          <w:szCs w:val="24"/>
        </w:rPr>
      </w:pPr>
      <w:r w:rsidRPr="000A1A18">
        <w:rPr>
          <w:rFonts w:ascii="Times New Roman" w:hAnsi="Times New Roman" w:cs="Times New Roman"/>
          <w:sz w:val="24"/>
          <w:szCs w:val="24"/>
        </w:rPr>
        <w:t>Contestants will present before a panel of judges and timekeeper.</w:t>
      </w:r>
    </w:p>
    <w:p w:rsidR="000A1A18" w:rsidRPr="000A1A18" w:rsidRDefault="000A1A18" w:rsidP="000A1A18">
      <w:pPr>
        <w:pStyle w:val="ListParagraph"/>
        <w:numPr>
          <w:ilvl w:val="0"/>
          <w:numId w:val="2"/>
        </w:numPr>
        <w:spacing w:after="0" w:line="240" w:lineRule="auto"/>
        <w:rPr>
          <w:rFonts w:ascii="Times New Roman" w:hAnsi="Times New Roman" w:cs="Times New Roman"/>
          <w:sz w:val="24"/>
          <w:szCs w:val="24"/>
        </w:rPr>
      </w:pPr>
      <w:r w:rsidRPr="000A1A18">
        <w:rPr>
          <w:rFonts w:ascii="Times New Roman" w:hAnsi="Times New Roman" w:cs="Times New Roman"/>
          <w:sz w:val="24"/>
          <w:szCs w:val="24"/>
        </w:rPr>
        <w:t xml:space="preserve">The length of set-up/wrap-up will be no more than three (3) minutes.  </w:t>
      </w:r>
    </w:p>
    <w:p w:rsidR="000A1A18" w:rsidRPr="000A1A18" w:rsidRDefault="000A1A18" w:rsidP="000A1A18">
      <w:pPr>
        <w:pStyle w:val="ListParagraph"/>
        <w:numPr>
          <w:ilvl w:val="0"/>
          <w:numId w:val="2"/>
        </w:numPr>
        <w:spacing w:after="0" w:line="240" w:lineRule="auto"/>
        <w:rPr>
          <w:rFonts w:ascii="Times New Roman" w:hAnsi="Times New Roman" w:cs="Times New Roman"/>
          <w:sz w:val="24"/>
          <w:szCs w:val="24"/>
        </w:rPr>
      </w:pPr>
      <w:r w:rsidRPr="000A1A18">
        <w:rPr>
          <w:rFonts w:ascii="Times New Roman" w:hAnsi="Times New Roman" w:cs="Times New Roman"/>
          <w:sz w:val="24"/>
          <w:szCs w:val="24"/>
        </w:rPr>
        <w:t>The length of the presentation will be no more than ten (10) minutes; followed by judges’ questions not to exceed five (5) minutes.</w:t>
      </w:r>
    </w:p>
    <w:p w:rsidR="000A1A18" w:rsidRPr="000A1A18" w:rsidRDefault="000A1A18" w:rsidP="000A1A18">
      <w:pPr>
        <w:widowControl w:val="0"/>
        <w:numPr>
          <w:ilvl w:val="0"/>
          <w:numId w:val="2"/>
        </w:numPr>
        <w:tabs>
          <w:tab w:val="left" w:pos="-360"/>
          <w:tab w:val="left" w:pos="0"/>
        </w:tabs>
        <w:spacing w:after="0" w:line="240" w:lineRule="auto"/>
        <w:ind w:right="450"/>
        <w:rPr>
          <w:rFonts w:ascii="Times New Roman" w:hAnsi="Times New Roman" w:cs="Times New Roman"/>
          <w:sz w:val="24"/>
          <w:szCs w:val="24"/>
        </w:rPr>
      </w:pPr>
      <w:r w:rsidRPr="000A1A18">
        <w:rPr>
          <w:rFonts w:ascii="Times New Roman" w:hAnsi="Times New Roman" w:cs="Times New Roman"/>
          <w:sz w:val="24"/>
          <w:szCs w:val="24"/>
        </w:rPr>
        <w:t>Excuse contestants upon completion of judges’ questions.</w:t>
      </w:r>
    </w:p>
    <w:p w:rsidR="000A1A18" w:rsidRPr="000A1A18" w:rsidRDefault="000A1A18" w:rsidP="000A1A18">
      <w:pPr>
        <w:widowControl w:val="0"/>
        <w:numPr>
          <w:ilvl w:val="0"/>
          <w:numId w:val="2"/>
        </w:numPr>
        <w:tabs>
          <w:tab w:val="left" w:pos="-360"/>
          <w:tab w:val="left" w:pos="0"/>
        </w:tabs>
        <w:spacing w:after="0" w:line="240" w:lineRule="auto"/>
        <w:ind w:right="450"/>
        <w:rPr>
          <w:rFonts w:ascii="Times New Roman" w:hAnsi="Times New Roman" w:cs="Times New Roman"/>
          <w:sz w:val="24"/>
          <w:szCs w:val="24"/>
        </w:rPr>
      </w:pPr>
      <w:r w:rsidRPr="000A1A18">
        <w:rPr>
          <w:rFonts w:ascii="Times New Roman" w:hAnsi="Times New Roman" w:cs="Times New Roman"/>
          <w:b/>
          <w:sz w:val="24"/>
          <w:szCs w:val="24"/>
        </w:rPr>
        <w:t>There can be no ties in the top ten (10) contestants.</w:t>
      </w:r>
      <w:r w:rsidRPr="000A1A18">
        <w:rPr>
          <w:rFonts w:ascii="Times New Roman" w:hAnsi="Times New Roman" w:cs="Times New Roman"/>
          <w:sz w:val="24"/>
          <w:szCs w:val="24"/>
        </w:rPr>
        <w:t xml:space="preserve">  It is the responsibility of the judges to break any ties.</w:t>
      </w:r>
    </w:p>
    <w:p w:rsidR="000A1A18" w:rsidRPr="000A1A18" w:rsidRDefault="000A1A18" w:rsidP="000A1A18">
      <w:pPr>
        <w:numPr>
          <w:ilvl w:val="0"/>
          <w:numId w:val="2"/>
        </w:numPr>
        <w:tabs>
          <w:tab w:val="left" w:pos="-360"/>
          <w:tab w:val="left" w:pos="0"/>
        </w:tabs>
        <w:spacing w:after="0" w:line="240" w:lineRule="auto"/>
        <w:ind w:right="450"/>
        <w:rPr>
          <w:rFonts w:ascii="Times New Roman" w:hAnsi="Times New Roman" w:cs="Times New Roman"/>
          <w:sz w:val="24"/>
          <w:szCs w:val="24"/>
        </w:rPr>
      </w:pPr>
      <w:r w:rsidRPr="000A1A18">
        <w:rPr>
          <w:rFonts w:ascii="Times New Roman" w:hAnsi="Times New Roman" w:cs="Times New Roman"/>
          <w:sz w:val="24"/>
          <w:szCs w:val="24"/>
        </w:rPr>
        <w:t>Administrator will fill out ranking sheet prior to dismissing the judges.</w:t>
      </w:r>
    </w:p>
    <w:p w:rsidR="000A1A18" w:rsidRPr="000A1A18" w:rsidRDefault="000A1A18" w:rsidP="000A1A18">
      <w:pPr>
        <w:widowControl w:val="0"/>
        <w:numPr>
          <w:ilvl w:val="0"/>
          <w:numId w:val="2"/>
        </w:numPr>
        <w:tabs>
          <w:tab w:val="left" w:pos="-360"/>
          <w:tab w:val="left" w:pos="0"/>
        </w:tabs>
        <w:spacing w:after="0" w:line="240" w:lineRule="auto"/>
        <w:ind w:right="450"/>
        <w:rPr>
          <w:rFonts w:ascii="Times New Roman" w:hAnsi="Times New Roman" w:cs="Times New Roman"/>
          <w:sz w:val="24"/>
          <w:szCs w:val="24"/>
        </w:rPr>
      </w:pPr>
      <w:r w:rsidRPr="000A1A18">
        <w:rPr>
          <w:rFonts w:ascii="Times New Roman" w:hAnsi="Times New Roman" w:cs="Times New Roman"/>
          <w:sz w:val="24"/>
          <w:szCs w:val="24"/>
        </w:rPr>
        <w:t>If more than one (1) section is necessary, finalists will be determined by selecting an equal number from each section.</w:t>
      </w:r>
    </w:p>
    <w:p w:rsidR="000A1A18" w:rsidRPr="000A1A18" w:rsidRDefault="000A1A18" w:rsidP="000A1A18">
      <w:pPr>
        <w:widowControl w:val="0"/>
        <w:numPr>
          <w:ilvl w:val="0"/>
          <w:numId w:val="2"/>
        </w:numPr>
        <w:tabs>
          <w:tab w:val="left" w:pos="-360"/>
          <w:tab w:val="left" w:pos="0"/>
        </w:tabs>
        <w:spacing w:after="0" w:line="240" w:lineRule="auto"/>
        <w:ind w:right="450"/>
        <w:rPr>
          <w:rFonts w:ascii="Times New Roman" w:hAnsi="Times New Roman" w:cs="Times New Roman"/>
          <w:sz w:val="24"/>
          <w:szCs w:val="24"/>
        </w:rPr>
      </w:pPr>
      <w:r w:rsidRPr="000A1A18">
        <w:rPr>
          <w:rFonts w:ascii="Times New Roman" w:hAnsi="Times New Roman" w:cs="Times New Roman"/>
          <w:sz w:val="24"/>
          <w:szCs w:val="24"/>
        </w:rPr>
        <w:t>Give administrator all Judges’ Scoring Rubrics, Judge Comment Sheets and contest materials.</w:t>
      </w:r>
    </w:p>
    <w:p w:rsidR="000A1A18" w:rsidRPr="000A1A18" w:rsidRDefault="000A1A18" w:rsidP="000A1A18">
      <w:pPr>
        <w:widowControl w:val="0"/>
        <w:numPr>
          <w:ilvl w:val="0"/>
          <w:numId w:val="2"/>
        </w:numPr>
        <w:tabs>
          <w:tab w:val="left" w:pos="-360"/>
          <w:tab w:val="left" w:pos="0"/>
        </w:tabs>
        <w:spacing w:after="0" w:line="240" w:lineRule="auto"/>
        <w:ind w:right="450"/>
        <w:rPr>
          <w:rFonts w:ascii="Times New Roman" w:hAnsi="Times New Roman" w:cs="Times New Roman"/>
          <w:b/>
          <w:noProof/>
          <w:sz w:val="24"/>
          <w:szCs w:val="24"/>
        </w:rPr>
      </w:pPr>
      <w:r w:rsidRPr="000A1A18">
        <w:rPr>
          <w:rFonts w:ascii="Times New Roman" w:hAnsi="Times New Roman" w:cs="Times New Roman"/>
          <w:sz w:val="24"/>
          <w:szCs w:val="24"/>
        </w:rPr>
        <w:t>No audience is allowed in the contest room.</w:t>
      </w:r>
    </w:p>
    <w:p w:rsidR="000A1A18" w:rsidRPr="000A1A18" w:rsidRDefault="000A1A18" w:rsidP="000A1A18">
      <w:pPr>
        <w:tabs>
          <w:tab w:val="left" w:pos="-757"/>
          <w:tab w:val="left" w:pos="-90"/>
          <w:tab w:val="left" w:pos="630"/>
          <w:tab w:val="left" w:pos="3510"/>
          <w:tab w:val="left" w:pos="4230"/>
          <w:tab w:val="decimal" w:pos="4950"/>
          <w:tab w:val="left" w:pos="5400"/>
          <w:tab w:val="left" w:pos="8550"/>
          <w:tab w:val="left" w:pos="9270"/>
        </w:tabs>
        <w:ind w:left="4234" w:hanging="4234"/>
        <w:rPr>
          <w:rFonts w:ascii="Times New Roman" w:hAnsi="Times New Roman" w:cs="Times New Roman"/>
          <w:b/>
          <w:bCs/>
          <w:sz w:val="24"/>
          <w:szCs w:val="24"/>
        </w:rPr>
      </w:pPr>
      <w:r w:rsidRPr="000A1A18">
        <w:rPr>
          <w:rFonts w:ascii="Times New Roman" w:hAnsi="Times New Roman" w:cs="Times New Roman"/>
          <w:b/>
          <w:sz w:val="24"/>
          <w:szCs w:val="24"/>
          <w:u w:val="single"/>
        </w:rPr>
        <w:t>Please double-check and verify all scores!</w:t>
      </w:r>
      <w:bookmarkStart w:id="1" w:name="_GoBack"/>
      <w:bookmarkEnd w:id="1"/>
    </w:p>
    <w:p w:rsidR="000A1A18" w:rsidRDefault="000A1A18" w:rsidP="000A1A18">
      <w:pPr>
        <w:rPr>
          <w:rFonts w:ascii="Times New Roman" w:hAnsi="Times New Roman" w:cs="Times New Roman"/>
          <w:b/>
          <w:sz w:val="24"/>
          <w:szCs w:val="24"/>
          <w:u w:val="single"/>
        </w:rPr>
      </w:pPr>
    </w:p>
    <w:sectPr w:rsidR="000A1A18" w:rsidSect="000A1A18">
      <w:headerReference w:type="default" r:id="rId10"/>
      <w:footerReference w:type="default" r:id="rId11"/>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549D" w:rsidRDefault="0063549D" w:rsidP="004E452E">
      <w:pPr>
        <w:spacing w:after="0" w:line="240" w:lineRule="auto"/>
      </w:pPr>
      <w:r>
        <w:separator/>
      </w:r>
    </w:p>
  </w:endnote>
  <w:endnote w:type="continuationSeparator" w:id="0">
    <w:p w:rsidR="0063549D" w:rsidRDefault="0063549D"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C02" w:rsidRPr="00F212DB" w:rsidRDefault="00F212DB" w:rsidP="00F212DB">
    <w:pPr>
      <w:pStyle w:val="Footer"/>
    </w:pPr>
    <w:r w:rsidRPr="000B1B6A">
      <w:rPr>
        <w:noProof/>
      </w:rPr>
      <w:drawing>
        <wp:anchor distT="0" distB="0" distL="114300" distR="114300" simplePos="0" relativeHeight="251658240" behindDoc="1" locked="0" layoutInCell="1" allowOverlap="1">
          <wp:simplePos x="0" y="0"/>
          <wp:positionH relativeFrom="column">
            <wp:posOffset>4924425</wp:posOffset>
          </wp:positionH>
          <wp:positionV relativeFrom="paragraph">
            <wp:posOffset>-191135</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549D" w:rsidRDefault="0063549D" w:rsidP="004E452E">
      <w:pPr>
        <w:spacing w:after="0" w:line="240" w:lineRule="auto"/>
      </w:pPr>
      <w:r>
        <w:separator/>
      </w:r>
    </w:p>
  </w:footnote>
  <w:footnote w:type="continuationSeparator" w:id="0">
    <w:p w:rsidR="0063549D" w:rsidRDefault="0063549D"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52E" w:rsidRDefault="006C26A0" w:rsidP="004E452E">
    <w:pPr>
      <w:pStyle w:val="Header"/>
      <w:ind w:left="-810"/>
      <w:rPr>
        <w:rFonts w:ascii="Times New Roman" w:hAnsi="Times New Roman" w:cs="Times New Roman"/>
        <w:szCs w:val="24"/>
      </w:rPr>
    </w:pPr>
    <w:r>
      <w:rPr>
        <w:rFonts w:ascii="Times New Roman" w:hAnsi="Times New Roman" w:cs="Times New Roman"/>
        <w:szCs w:val="24"/>
      </w:rPr>
      <w:t>USER EXPERIENCE DESIGN TEAM USING ADOBE XD-PILOT</w:t>
    </w:r>
  </w:p>
  <w:p w:rsidR="004E452E" w:rsidRPr="001A2C02" w:rsidRDefault="002056FA" w:rsidP="004E452E">
    <w:pPr>
      <w:pStyle w:val="Header"/>
      <w:ind w:left="-810"/>
      <w:rPr>
        <w:rFonts w:ascii="Times New Roman" w:hAnsi="Times New Roman" w:cs="Times New Roman"/>
        <w:szCs w:val="24"/>
      </w:rPr>
    </w:pPr>
    <w:r>
      <w:rPr>
        <w:rFonts w:ascii="Times New Roman" w:hAnsi="Times New Roman" w:cs="Times New Roman"/>
        <w:szCs w:val="24"/>
      </w:rPr>
      <w:t>REGIONAL</w:t>
    </w:r>
    <w:r w:rsidR="004E452E" w:rsidRPr="00D711F8">
      <w:rPr>
        <w:rFonts w:ascii="Times New Roman" w:hAnsi="Times New Roman" w:cs="Times New Roman"/>
        <w:szCs w:val="24"/>
      </w:rPr>
      <w:t xml:space="preserve"> </w:t>
    </w:r>
    <w:r w:rsidR="001B7C3F" w:rsidRPr="00D711F8">
      <w:rPr>
        <w:rFonts w:ascii="Times New Roman" w:hAnsi="Times New Roman" w:cs="Times New Roman"/>
        <w:szCs w:val="24"/>
      </w:rPr>
      <w:t xml:space="preserve">KEY </w:t>
    </w:r>
    <w:r w:rsidR="004E452E" w:rsidRPr="00D711F8">
      <w:rPr>
        <w:rFonts w:ascii="Times New Roman" w:hAnsi="Times New Roman" w:cs="Times New Roman"/>
        <w:szCs w:val="24"/>
      </w:rPr>
      <w:t>202</w:t>
    </w:r>
    <w:r w:rsidR="00836126">
      <w:rPr>
        <w:rFonts w:ascii="Times New Roman" w:hAnsi="Times New Roman" w:cs="Times New Roman"/>
        <w:szCs w:val="24"/>
      </w:rPr>
      <w:t>2</w:t>
    </w:r>
  </w:p>
  <w:p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6C26A0">
      <w:rPr>
        <w:rFonts w:ascii="Times New Roman" w:hAnsi="Times New Roman" w:cs="Times New Roman"/>
        <w:bCs/>
        <w:noProof/>
        <w:szCs w:val="24"/>
      </w:rPr>
      <w:t>2</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6C26A0">
      <w:rPr>
        <w:rFonts w:ascii="Times New Roman" w:hAnsi="Times New Roman" w:cs="Times New Roman"/>
        <w:noProof/>
        <w:szCs w:val="24"/>
      </w:rPr>
      <w:t>2</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97832"/>
    <w:multiLevelType w:val="hybridMultilevel"/>
    <w:tmpl w:val="B7A248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0BD4F5E"/>
    <w:multiLevelType w:val="hybridMultilevel"/>
    <w:tmpl w:val="8B500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C55AF6"/>
    <w:multiLevelType w:val="multilevel"/>
    <w:tmpl w:val="A3E298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9D05CC7"/>
    <w:multiLevelType w:val="singleLevel"/>
    <w:tmpl w:val="F8B290B2"/>
    <w:lvl w:ilvl="0">
      <w:start w:val="1"/>
      <w:numFmt w:val="bullet"/>
      <w:lvlText w:val=""/>
      <w:lvlJc w:val="left"/>
      <w:pPr>
        <w:tabs>
          <w:tab w:val="num" w:pos="360"/>
        </w:tabs>
        <w:ind w:left="360" w:hanging="360"/>
      </w:pPr>
      <w:rPr>
        <w:rFonts w:ascii="Symbol" w:hAnsi="Symbol" w:hint="default"/>
        <w:sz w:val="20"/>
      </w:rPr>
    </w:lvl>
  </w:abstractNum>
  <w:abstractNum w:abstractNumId="5" w15:restartNumberingAfterBreak="0">
    <w:nsid w:val="7FBF10A1"/>
    <w:multiLevelType w:val="hybridMultilevel"/>
    <w:tmpl w:val="562E919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5"/>
  </w:num>
  <w:num w:numId="5">
    <w:abstractNumId w:val="1"/>
  </w:num>
  <w:num w:numId="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erry Carrera">
    <w15:presenceInfo w15:providerId="None" w15:userId="Terry Carr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52E"/>
    <w:rsid w:val="000A1A18"/>
    <w:rsid w:val="000A3E05"/>
    <w:rsid w:val="000B1B6A"/>
    <w:rsid w:val="001834C7"/>
    <w:rsid w:val="0019647B"/>
    <w:rsid w:val="001A2C02"/>
    <w:rsid w:val="001B7C3F"/>
    <w:rsid w:val="002056FA"/>
    <w:rsid w:val="0026592B"/>
    <w:rsid w:val="00360E75"/>
    <w:rsid w:val="00401A21"/>
    <w:rsid w:val="004B48C5"/>
    <w:rsid w:val="004E452E"/>
    <w:rsid w:val="00536FB1"/>
    <w:rsid w:val="005A0D13"/>
    <w:rsid w:val="005A4F28"/>
    <w:rsid w:val="00624B70"/>
    <w:rsid w:val="0063549D"/>
    <w:rsid w:val="006C26A0"/>
    <w:rsid w:val="006C5DDB"/>
    <w:rsid w:val="007A01F5"/>
    <w:rsid w:val="007C5EBF"/>
    <w:rsid w:val="00836126"/>
    <w:rsid w:val="009A7C8C"/>
    <w:rsid w:val="00A87FEA"/>
    <w:rsid w:val="00AB23DD"/>
    <w:rsid w:val="00BD03C7"/>
    <w:rsid w:val="00D377FD"/>
    <w:rsid w:val="00D711F8"/>
    <w:rsid w:val="00DF7483"/>
    <w:rsid w:val="00E5609F"/>
    <w:rsid w:val="00E8064A"/>
    <w:rsid w:val="00F212DB"/>
    <w:rsid w:val="00FB60BD"/>
    <w:rsid w:val="00FC3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7726EB"/>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26592B"/>
    <w:pPr>
      <w:keepNext/>
      <w:suppressAutoHyphens/>
      <w:spacing w:before="54" w:after="90" w:line="240" w:lineRule="auto"/>
      <w:ind w:firstLine="720"/>
      <w:jc w:val="center"/>
      <w:outlineLvl w:val="0"/>
    </w:pPr>
    <w:rPr>
      <w:rFonts w:ascii="Times New Roman" w:eastAsia="Times New Roman" w:hAnsi="Times New Roman" w:cs="Times New Roman"/>
      <w:sz w:val="48"/>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character" w:customStyle="1" w:styleId="Heading1Char">
    <w:name w:val="Heading 1 Char"/>
    <w:basedOn w:val="DefaultParagraphFont"/>
    <w:link w:val="Heading1"/>
    <w:rsid w:val="0026592B"/>
    <w:rPr>
      <w:rFonts w:ascii="Times New Roman" w:eastAsia="Times New Roman" w:hAnsi="Times New Roman" w:cs="Times New Roman"/>
      <w:sz w:val="48"/>
      <w:szCs w:val="20"/>
      <w:lang w:val="x-none" w:eastAsia="x-none"/>
    </w:rPr>
  </w:style>
  <w:style w:type="character" w:styleId="Hyperlink">
    <w:name w:val="Hyperlink"/>
    <w:uiPriority w:val="99"/>
    <w:rsid w:val="0026592B"/>
    <w:rPr>
      <w:color w:val="0000FF"/>
      <w:u w:val="single"/>
    </w:rPr>
  </w:style>
  <w:style w:type="paragraph" w:styleId="NormalWeb">
    <w:name w:val="Normal (Web)"/>
    <w:basedOn w:val="Normal"/>
    <w:uiPriority w:val="99"/>
    <w:semiHidden/>
    <w:unhideWhenUsed/>
    <w:rsid w:val="000A1A1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508559">
      <w:bodyDiv w:val="1"/>
      <w:marLeft w:val="0"/>
      <w:marRight w:val="0"/>
      <w:marTop w:val="0"/>
      <w:marBottom w:val="0"/>
      <w:divBdr>
        <w:top w:val="none" w:sz="0" w:space="0" w:color="auto"/>
        <w:left w:val="none" w:sz="0" w:space="0" w:color="auto"/>
        <w:bottom w:val="none" w:sz="0" w:space="0" w:color="auto"/>
        <w:right w:val="none" w:sz="0" w:space="0" w:color="auto"/>
      </w:divBdr>
    </w:div>
    <w:div w:id="1548639239">
      <w:bodyDiv w:val="1"/>
      <w:marLeft w:val="0"/>
      <w:marRight w:val="0"/>
      <w:marTop w:val="0"/>
      <w:marBottom w:val="0"/>
      <w:divBdr>
        <w:top w:val="none" w:sz="0" w:space="0" w:color="auto"/>
        <w:left w:val="none" w:sz="0" w:space="0" w:color="auto"/>
        <w:bottom w:val="none" w:sz="0" w:space="0" w:color="auto"/>
        <w:right w:val="none" w:sz="0" w:space="0" w:color="auto"/>
      </w:divBdr>
    </w:div>
    <w:div w:id="2057045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0C6072-A6B0-4D9D-B5D2-C6D07A8A2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372</Words>
  <Characters>2125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Amber McNew</cp:lastModifiedBy>
  <cp:revision>2</cp:revision>
  <cp:lastPrinted>2020-08-12T16:55:00Z</cp:lastPrinted>
  <dcterms:created xsi:type="dcterms:W3CDTF">2021-09-14T19:55:00Z</dcterms:created>
  <dcterms:modified xsi:type="dcterms:W3CDTF">2021-09-14T19:55:00Z</dcterms:modified>
</cp:coreProperties>
</file>